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4B05" w:rsidRPr="006C4197" w:rsidRDefault="006C4197">
      <w:pPr>
        <w:rPr>
          <w:u w:val="single"/>
        </w:rPr>
      </w:pPr>
      <w:r w:rsidRPr="006C4197">
        <w:rPr>
          <w:u w:val="single"/>
        </w:rPr>
        <w:t>EO 8802</w:t>
      </w:r>
    </w:p>
    <w:p w:rsidR="006C4197" w:rsidRDefault="006C4197"/>
    <w:p w:rsidR="006C4197" w:rsidRDefault="006C4197">
      <w:r>
        <w:t>Bell Work (war industries prompt)</w:t>
      </w:r>
    </w:p>
    <w:p w:rsidR="006C4197" w:rsidRDefault="006C4197">
      <w:r>
        <w:t>Group discussion</w:t>
      </w:r>
    </w:p>
    <w:p w:rsidR="006C4197" w:rsidRDefault="006C4197"/>
    <w:p w:rsidR="006C4197" w:rsidRDefault="006C4197">
      <w:r>
        <w:t>Primary document EO 8802</w:t>
      </w:r>
    </w:p>
    <w:p w:rsidR="006C4197" w:rsidRDefault="006C4197">
      <w:r>
        <w:t>Respond to questions</w:t>
      </w:r>
    </w:p>
    <w:p w:rsidR="006C4197" w:rsidRDefault="006C4197">
      <w:r>
        <w:t>Share</w:t>
      </w:r>
    </w:p>
    <w:p w:rsidR="006C4197" w:rsidRDefault="006C4197"/>
    <w:p w:rsidR="006C4197" w:rsidRDefault="006C4197">
      <w:pPr>
        <w:rPr>
          <w:u w:val="single"/>
        </w:rPr>
      </w:pPr>
      <w:proofErr w:type="spellStart"/>
      <w:r w:rsidRPr="006C4197">
        <w:rPr>
          <w:u w:val="single"/>
        </w:rPr>
        <w:t>Vanport</w:t>
      </w:r>
      <w:proofErr w:type="spellEnd"/>
    </w:p>
    <w:p w:rsidR="006C4197" w:rsidRDefault="006C4197">
      <w:pPr>
        <w:rPr>
          <w:u w:val="single"/>
        </w:rPr>
      </w:pPr>
    </w:p>
    <w:p w:rsidR="006C4197" w:rsidRPr="006C4197" w:rsidRDefault="006C4197">
      <w:r w:rsidRPr="006C4197">
        <w:t>Modified handout</w:t>
      </w:r>
    </w:p>
    <w:p w:rsidR="002C0D7C" w:rsidRDefault="006C4197" w:rsidP="002C0D7C">
      <w:r w:rsidRPr="006C4197">
        <w:t xml:space="preserve">Show video clips from </w:t>
      </w:r>
      <w:hyperlink r:id="rId5" w:history="1">
        <w:proofErr w:type="spellStart"/>
        <w:r w:rsidR="002C0D7C" w:rsidRPr="002C0D7C">
          <w:rPr>
            <w:rStyle w:val="Hyperlink"/>
          </w:rPr>
          <w:t>Vanport</w:t>
        </w:r>
        <w:proofErr w:type="spellEnd"/>
        <w:r w:rsidR="002C0D7C" w:rsidRPr="002C0D7C">
          <w:rPr>
            <w:rStyle w:val="Hyperlink"/>
          </w:rPr>
          <w:t xml:space="preserve"> documentary</w:t>
        </w:r>
      </w:hyperlink>
      <w:r>
        <w:t xml:space="preserve">. and </w:t>
      </w:r>
      <w:hyperlink r:id="rId6" w:history="1">
        <w:proofErr w:type="gramStart"/>
        <w:r w:rsidR="002C0D7C" w:rsidRPr="002C0D7C">
          <w:rPr>
            <w:rStyle w:val="Hyperlink"/>
          </w:rPr>
          <w:t>Forgotten</w:t>
        </w:r>
        <w:proofErr w:type="gramEnd"/>
        <w:r w:rsidR="002C0D7C" w:rsidRPr="002C0D7C">
          <w:rPr>
            <w:rStyle w:val="Hyperlink"/>
          </w:rPr>
          <w:t xml:space="preserve"> voices of </w:t>
        </w:r>
        <w:proofErr w:type="spellStart"/>
        <w:r w:rsidR="002C0D7C" w:rsidRPr="002C0D7C">
          <w:rPr>
            <w:rStyle w:val="Hyperlink"/>
          </w:rPr>
          <w:t>vanport</w:t>
        </w:r>
        <w:proofErr w:type="spellEnd"/>
      </w:hyperlink>
    </w:p>
    <w:p w:rsidR="006C4197" w:rsidRDefault="006C4197">
      <w:r>
        <w:t>Small groups talking chips exercise analyzing contradictory sources</w:t>
      </w:r>
    </w:p>
    <w:p w:rsidR="006C4197" w:rsidRDefault="006C4197"/>
    <w:p w:rsidR="006C4197" w:rsidRDefault="006C4197">
      <w:pPr>
        <w:rPr>
          <w:u w:val="single"/>
        </w:rPr>
      </w:pPr>
      <w:r>
        <w:rPr>
          <w:u w:val="single"/>
        </w:rPr>
        <w:t>GI Bill and Suburbanization</w:t>
      </w:r>
    </w:p>
    <w:p w:rsidR="006C4197" w:rsidRDefault="006C4197">
      <w:pPr>
        <w:rPr>
          <w:u w:val="single"/>
        </w:rPr>
      </w:pPr>
    </w:p>
    <w:p w:rsidR="005B2113" w:rsidRDefault="005B2113" w:rsidP="000662A7">
      <w:r>
        <w:t>Brief review of GI bill power point</w:t>
      </w:r>
      <w:r w:rsidR="001C2875">
        <w:t xml:space="preserve"> </w:t>
      </w:r>
      <w:hyperlink r:id="rId7" w:history="1">
        <w:r w:rsidR="000662A7" w:rsidRPr="000662A7">
          <w:rPr>
            <w:rStyle w:val="Hyperlink"/>
          </w:rPr>
          <w:t>http://gthy2011.wikispaces.com/file/view/GI+Bill.pptx</w:t>
        </w:r>
      </w:hyperlink>
    </w:p>
    <w:p w:rsidR="006C4197" w:rsidRDefault="006C4197">
      <w:r>
        <w:t>Write “suburb” and “central city” on board, ask students to share their first impressions (1 min)</w:t>
      </w:r>
    </w:p>
    <w:p w:rsidR="006C4197" w:rsidRDefault="006C4197">
      <w:r>
        <w:t>Show video clip “1950s Film on Suburbanization” (1 min)</w:t>
      </w:r>
    </w:p>
    <w:p w:rsidR="001C2875" w:rsidRDefault="00236EE1">
      <w:hyperlink r:id="rId8" w:history="1">
        <w:r w:rsidR="001C2875" w:rsidRPr="00BD02E9">
          <w:rPr>
            <w:rStyle w:val="Hyperlink"/>
          </w:rPr>
          <w:t>http://www.metacafe.com/watch/1961369/1950_s_film_on_suburbanization_of_american_w_philadelphia/</w:t>
        </w:r>
      </w:hyperlink>
    </w:p>
    <w:p w:rsidR="006C4197" w:rsidRDefault="006C4197">
      <w:r>
        <w:t>Ha</w:t>
      </w:r>
      <w:r w:rsidR="005B2113">
        <w:t>ndout “Population by Residence</w:t>
      </w:r>
      <w:proofErr w:type="gramStart"/>
      <w:r w:rsidR="005B2113">
        <w:t>”</w:t>
      </w:r>
      <w:r>
        <w:t>(</w:t>
      </w:r>
      <w:proofErr w:type="gramEnd"/>
      <w:r>
        <w:t>give groups highlighters to highlight trends) (2 min)</w:t>
      </w:r>
    </w:p>
    <w:p w:rsidR="001C2875" w:rsidRDefault="001C2875">
      <w:r>
        <w:t>Show short clip from “Crisis in Levittown” from 6:22 to 8:05</w:t>
      </w:r>
    </w:p>
    <w:p w:rsidR="001C2875" w:rsidRDefault="00236EE1">
      <w:hyperlink r:id="rId9" w:history="1">
        <w:r w:rsidR="001C2875" w:rsidRPr="00BD02E9">
          <w:rPr>
            <w:rStyle w:val="Hyperlink"/>
          </w:rPr>
          <w:t>http://www.youtube.com/watch?v=7ELW9eQAYcY</w:t>
        </w:r>
      </w:hyperlink>
    </w:p>
    <w:p w:rsidR="006C4197" w:rsidRDefault="006C4197">
      <w:r>
        <w:t xml:space="preserve"> Answer questions (2 min)</w:t>
      </w:r>
    </w:p>
    <w:p w:rsidR="005B2113" w:rsidRDefault="005B2113"/>
    <w:p w:rsidR="005B2113" w:rsidRDefault="005B2113">
      <w:r>
        <w:t>Materials needed:</w:t>
      </w:r>
    </w:p>
    <w:p w:rsidR="005B2113" w:rsidRDefault="005B2113"/>
    <w:p w:rsidR="005B2113" w:rsidRDefault="005B2113">
      <w:r>
        <w:t>Computer</w:t>
      </w:r>
    </w:p>
    <w:p w:rsidR="005B2113" w:rsidRDefault="005B2113">
      <w:r>
        <w:t>Projector</w:t>
      </w:r>
    </w:p>
    <w:p w:rsidR="005B2113" w:rsidRDefault="005B2113">
      <w:r>
        <w:t>Screen</w:t>
      </w:r>
    </w:p>
    <w:p w:rsidR="005B2113" w:rsidRDefault="005B2113">
      <w:proofErr w:type="spellStart"/>
      <w:r>
        <w:t>Wifi</w:t>
      </w:r>
      <w:proofErr w:type="spellEnd"/>
    </w:p>
    <w:p w:rsidR="005B2113" w:rsidRDefault="005B2113">
      <w:bookmarkStart w:id="0" w:name="_GoBack"/>
      <w:bookmarkEnd w:id="0"/>
    </w:p>
    <w:p w:rsidR="002C0D7C" w:rsidRDefault="002C0D7C">
      <w:r>
        <w:br w:type="page"/>
      </w:r>
    </w:p>
    <w:p w:rsidR="002C0D7C" w:rsidRDefault="002C0D7C" w:rsidP="002C0D7C">
      <w:pPr>
        <w:pStyle w:val="LessonBody"/>
        <w:spacing w:line="720" w:lineRule="auto"/>
        <w:rPr>
          <w:rFonts w:ascii="Arial" w:hAnsi="Arial" w:cs="Arial"/>
          <w:szCs w:val="24"/>
        </w:rPr>
      </w:pPr>
    </w:p>
    <w:p w:rsidR="002C0D7C" w:rsidRDefault="002C0D7C" w:rsidP="002C0D7C">
      <w:pPr>
        <w:pStyle w:val="LessonBody"/>
        <w:numPr>
          <w:ilvl w:val="0"/>
          <w:numId w:val="1"/>
        </w:numPr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How does the poet’s narrative differ from the narrative in the </w:t>
      </w:r>
      <w:proofErr w:type="spellStart"/>
      <w:r>
        <w:rPr>
          <w:rFonts w:ascii="Arial" w:hAnsi="Arial" w:cs="Arial"/>
          <w:szCs w:val="24"/>
        </w:rPr>
        <w:t>Vanport</w:t>
      </w:r>
      <w:proofErr w:type="spellEnd"/>
      <w:r>
        <w:rPr>
          <w:rFonts w:ascii="Arial" w:hAnsi="Arial" w:cs="Arial"/>
          <w:szCs w:val="24"/>
        </w:rPr>
        <w:t xml:space="preserve"> documentary?</w:t>
      </w:r>
    </w:p>
    <w:p w:rsidR="002C0D7C" w:rsidRDefault="002C0D7C" w:rsidP="002C0D7C">
      <w:pPr>
        <w:pStyle w:val="LessonBody"/>
        <w:ind w:left="720"/>
        <w:rPr>
          <w:rFonts w:ascii="Arial" w:hAnsi="Arial" w:cs="Arial"/>
          <w:szCs w:val="24"/>
        </w:rPr>
      </w:pPr>
    </w:p>
    <w:p w:rsidR="002C0D7C" w:rsidRDefault="002C0D7C" w:rsidP="002C0D7C">
      <w:pPr>
        <w:pStyle w:val="LessonBody"/>
        <w:ind w:left="720"/>
        <w:rPr>
          <w:rFonts w:ascii="Arial" w:hAnsi="Arial" w:cs="Arial"/>
          <w:szCs w:val="24"/>
        </w:rPr>
      </w:pPr>
    </w:p>
    <w:p w:rsidR="002C0D7C" w:rsidRDefault="002C0D7C" w:rsidP="002C0D7C">
      <w:pPr>
        <w:pStyle w:val="LessonBody"/>
        <w:ind w:left="720"/>
        <w:rPr>
          <w:rFonts w:ascii="Arial" w:hAnsi="Arial" w:cs="Arial"/>
          <w:szCs w:val="24"/>
        </w:rPr>
      </w:pPr>
    </w:p>
    <w:p w:rsidR="002C0D7C" w:rsidRDefault="002C0D7C" w:rsidP="002C0D7C">
      <w:pPr>
        <w:pStyle w:val="LessonBody"/>
        <w:ind w:left="720"/>
        <w:rPr>
          <w:rFonts w:ascii="Arial" w:hAnsi="Arial" w:cs="Arial"/>
          <w:szCs w:val="24"/>
        </w:rPr>
      </w:pPr>
    </w:p>
    <w:p w:rsidR="002C0D7C" w:rsidRDefault="002C0D7C" w:rsidP="002C0D7C">
      <w:pPr>
        <w:pStyle w:val="LessonBody"/>
        <w:ind w:left="720"/>
        <w:rPr>
          <w:rFonts w:ascii="Arial" w:hAnsi="Arial" w:cs="Arial"/>
          <w:szCs w:val="24"/>
        </w:rPr>
      </w:pPr>
    </w:p>
    <w:p w:rsidR="002C0D7C" w:rsidRDefault="002C0D7C" w:rsidP="002C0D7C">
      <w:pPr>
        <w:pStyle w:val="LessonBody"/>
        <w:ind w:left="720"/>
        <w:rPr>
          <w:rFonts w:ascii="Arial" w:hAnsi="Arial" w:cs="Arial"/>
          <w:szCs w:val="24"/>
        </w:rPr>
      </w:pPr>
    </w:p>
    <w:p w:rsidR="002C0D7C" w:rsidRDefault="002C0D7C" w:rsidP="002C0D7C">
      <w:pPr>
        <w:pStyle w:val="LessonBody"/>
        <w:ind w:left="720"/>
        <w:rPr>
          <w:rFonts w:ascii="Arial" w:hAnsi="Arial" w:cs="Arial"/>
          <w:szCs w:val="24"/>
        </w:rPr>
      </w:pPr>
    </w:p>
    <w:p w:rsidR="002C0D7C" w:rsidRDefault="002C0D7C" w:rsidP="002C0D7C">
      <w:pPr>
        <w:pStyle w:val="LessonBody"/>
        <w:ind w:left="720"/>
        <w:rPr>
          <w:rFonts w:ascii="Arial" w:hAnsi="Arial" w:cs="Arial"/>
          <w:szCs w:val="24"/>
        </w:rPr>
      </w:pPr>
    </w:p>
    <w:p w:rsidR="002C0D7C" w:rsidRDefault="002C0D7C" w:rsidP="002C0D7C">
      <w:pPr>
        <w:pStyle w:val="LessonBody"/>
        <w:ind w:left="720"/>
        <w:rPr>
          <w:rFonts w:ascii="Arial" w:hAnsi="Arial" w:cs="Arial"/>
          <w:szCs w:val="24"/>
        </w:rPr>
      </w:pPr>
    </w:p>
    <w:p w:rsidR="002C0D7C" w:rsidRDefault="002C0D7C" w:rsidP="002C0D7C">
      <w:pPr>
        <w:pStyle w:val="LessonBody"/>
        <w:ind w:left="720"/>
        <w:rPr>
          <w:rFonts w:ascii="Arial" w:hAnsi="Arial" w:cs="Arial"/>
          <w:szCs w:val="24"/>
        </w:rPr>
      </w:pPr>
    </w:p>
    <w:p w:rsidR="002C0D7C" w:rsidRDefault="002C0D7C" w:rsidP="002C0D7C">
      <w:pPr>
        <w:pStyle w:val="LessonBody"/>
        <w:numPr>
          <w:ilvl w:val="0"/>
          <w:numId w:val="1"/>
        </w:numPr>
        <w:rPr>
          <w:rFonts w:ascii="Arial" w:hAnsi="Arial" w:cs="Arial"/>
          <w:szCs w:val="24"/>
        </w:rPr>
      </w:pPr>
      <w:r w:rsidRPr="00F9100D">
        <w:rPr>
          <w:rFonts w:ascii="Arial" w:hAnsi="Arial" w:cs="Arial"/>
          <w:szCs w:val="24"/>
        </w:rPr>
        <w:t>Who</w:t>
      </w:r>
      <w:ins w:id="1" w:author="Gayle Thieman" w:date="2011-08-13T21:29:00Z">
        <w:r>
          <w:rPr>
            <w:rFonts w:ascii="Arial" w:hAnsi="Arial" w:cs="Arial"/>
            <w:szCs w:val="24"/>
          </w:rPr>
          <w:t>se</w:t>
        </w:r>
      </w:ins>
      <w:del w:id="2" w:author="Gayle Thieman" w:date="2011-08-13T21:29:00Z">
        <w:r w:rsidRPr="00F9100D" w:rsidDel="00F466A0">
          <w:rPr>
            <w:rFonts w:ascii="Arial" w:hAnsi="Arial" w:cs="Arial"/>
            <w:szCs w:val="24"/>
          </w:rPr>
          <w:delText>’s</w:delText>
        </w:r>
      </w:del>
      <w:r w:rsidRPr="00F9100D">
        <w:rPr>
          <w:rFonts w:ascii="Arial" w:hAnsi="Arial" w:cs="Arial"/>
          <w:szCs w:val="24"/>
        </w:rPr>
        <w:t xml:space="preserve"> narrative do you think is more ‘True’? Why?</w:t>
      </w:r>
      <w:r>
        <w:rPr>
          <w:rFonts w:ascii="Arial" w:hAnsi="Arial" w:cs="Arial"/>
          <w:szCs w:val="24"/>
        </w:rPr>
        <w:t xml:space="preserve"> </w:t>
      </w:r>
    </w:p>
    <w:p w:rsidR="002C0D7C" w:rsidRDefault="002C0D7C" w:rsidP="002C0D7C">
      <w:pPr>
        <w:pStyle w:val="LessonBody"/>
        <w:ind w:left="720"/>
        <w:rPr>
          <w:rFonts w:ascii="Arial" w:hAnsi="Arial" w:cs="Arial"/>
          <w:szCs w:val="24"/>
        </w:rPr>
      </w:pPr>
    </w:p>
    <w:p w:rsidR="002C0D7C" w:rsidRDefault="002C0D7C" w:rsidP="002C0D7C">
      <w:pPr>
        <w:pStyle w:val="LessonBody"/>
        <w:ind w:left="720"/>
        <w:rPr>
          <w:rFonts w:ascii="Arial" w:hAnsi="Arial" w:cs="Arial"/>
          <w:szCs w:val="24"/>
        </w:rPr>
      </w:pPr>
    </w:p>
    <w:p w:rsidR="002C0D7C" w:rsidRDefault="002C0D7C" w:rsidP="002C0D7C">
      <w:pPr>
        <w:pStyle w:val="LessonBody"/>
        <w:ind w:left="720"/>
        <w:rPr>
          <w:rFonts w:ascii="Arial" w:hAnsi="Arial" w:cs="Arial"/>
          <w:szCs w:val="24"/>
        </w:rPr>
      </w:pPr>
    </w:p>
    <w:p w:rsidR="002C0D7C" w:rsidRDefault="002C0D7C" w:rsidP="002C0D7C">
      <w:pPr>
        <w:pStyle w:val="LessonBody"/>
        <w:ind w:left="360"/>
        <w:rPr>
          <w:rFonts w:ascii="Arial" w:hAnsi="Arial" w:cs="Arial"/>
          <w:szCs w:val="24"/>
        </w:rPr>
      </w:pPr>
    </w:p>
    <w:p w:rsidR="002C0D7C" w:rsidRDefault="002C0D7C" w:rsidP="002C0D7C">
      <w:pPr>
        <w:pStyle w:val="LessonBody"/>
        <w:ind w:left="720"/>
        <w:rPr>
          <w:rFonts w:ascii="Arial" w:hAnsi="Arial" w:cs="Arial"/>
          <w:szCs w:val="24"/>
        </w:rPr>
      </w:pPr>
    </w:p>
    <w:p w:rsidR="002C0D7C" w:rsidRDefault="002C0D7C" w:rsidP="002C0D7C">
      <w:pPr>
        <w:pStyle w:val="LessonBody"/>
        <w:ind w:left="720"/>
        <w:rPr>
          <w:rFonts w:ascii="Arial" w:hAnsi="Arial" w:cs="Arial"/>
          <w:szCs w:val="24"/>
        </w:rPr>
      </w:pPr>
    </w:p>
    <w:p w:rsidR="002C0D7C" w:rsidRDefault="002C0D7C" w:rsidP="002C0D7C">
      <w:pPr>
        <w:pStyle w:val="LessonBody"/>
        <w:ind w:left="720"/>
        <w:rPr>
          <w:rFonts w:ascii="Arial" w:hAnsi="Arial" w:cs="Arial"/>
          <w:szCs w:val="24"/>
        </w:rPr>
      </w:pPr>
    </w:p>
    <w:p w:rsidR="002C0D7C" w:rsidRDefault="002C0D7C" w:rsidP="002C0D7C">
      <w:pPr>
        <w:pStyle w:val="LessonBody"/>
        <w:ind w:left="720"/>
        <w:rPr>
          <w:rFonts w:ascii="Arial" w:hAnsi="Arial" w:cs="Arial"/>
          <w:szCs w:val="24"/>
        </w:rPr>
      </w:pPr>
    </w:p>
    <w:p w:rsidR="002C0D7C" w:rsidRDefault="002C0D7C" w:rsidP="002C0D7C">
      <w:pPr>
        <w:pStyle w:val="LessonBody"/>
        <w:ind w:left="720"/>
        <w:rPr>
          <w:rFonts w:ascii="Arial" w:hAnsi="Arial" w:cs="Arial"/>
          <w:szCs w:val="24"/>
        </w:rPr>
      </w:pPr>
    </w:p>
    <w:p w:rsidR="002C0D7C" w:rsidRDefault="002C0D7C" w:rsidP="002C0D7C">
      <w:pPr>
        <w:pStyle w:val="LessonBody"/>
        <w:ind w:left="720"/>
        <w:rPr>
          <w:rFonts w:ascii="Arial" w:hAnsi="Arial" w:cs="Arial"/>
          <w:szCs w:val="24"/>
        </w:rPr>
      </w:pPr>
    </w:p>
    <w:p w:rsidR="002C0D7C" w:rsidRDefault="002C0D7C" w:rsidP="002C0D7C">
      <w:pPr>
        <w:pStyle w:val="LessonBody"/>
        <w:rPr>
          <w:rFonts w:ascii="Arial" w:hAnsi="Arial" w:cs="Arial"/>
          <w:szCs w:val="24"/>
        </w:rPr>
      </w:pPr>
    </w:p>
    <w:p w:rsidR="002C0D7C" w:rsidRPr="00F9100D" w:rsidRDefault="002C0D7C" w:rsidP="002C0D7C">
      <w:pPr>
        <w:pStyle w:val="LessonBody"/>
        <w:numPr>
          <w:ilvl w:val="0"/>
          <w:numId w:val="1"/>
        </w:numPr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How can a historian reconcile contradictory accounts of events? Due they need to be reconciled?</w:t>
      </w:r>
    </w:p>
    <w:p w:rsidR="005B2113" w:rsidRPr="006C4197" w:rsidRDefault="005B2113"/>
    <w:sectPr w:rsidR="005B2113" w:rsidRPr="006C4197" w:rsidSect="00A03E07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3838B6"/>
    <w:multiLevelType w:val="hybridMultilevel"/>
    <w:tmpl w:val="A8C069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characterSpacingControl w:val="doNotCompress"/>
  <w:compat>
    <w:useFELayout/>
  </w:compat>
  <w:rsids>
    <w:rsidRoot w:val="006C4197"/>
    <w:rsid w:val="000662A7"/>
    <w:rsid w:val="001C2875"/>
    <w:rsid w:val="00236EE1"/>
    <w:rsid w:val="002C0D7C"/>
    <w:rsid w:val="005B2113"/>
    <w:rsid w:val="006C4197"/>
    <w:rsid w:val="007E2C31"/>
    <w:rsid w:val="00894B05"/>
    <w:rsid w:val="00A03E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2C3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C2875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662A7"/>
    <w:rPr>
      <w:color w:val="800080" w:themeColor="followedHyperlink"/>
      <w:u w:val="single"/>
    </w:rPr>
  </w:style>
  <w:style w:type="paragraph" w:customStyle="1" w:styleId="LessonBody">
    <w:name w:val="Lesson Body"/>
    <w:basedOn w:val="Normal"/>
    <w:rsid w:val="002C0D7C"/>
    <w:rPr>
      <w:rFonts w:ascii="Times" w:eastAsia="Times New Roman" w:hAnsi="Times" w:cs="Times New Roman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etacafe.com/watch/1961369/1950_s_film_on_suburbanization_of_american_w_philadelphia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gthy2011.wikispaces.com/file/view/GI+Bill.pptx" TargetMode="Externa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youtu.be/tb_kW0oy4GI?t=53s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youtu.be/Bvqf4ZRLxDQ?t=3m31s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youtube.com/watch?v=7ELW9eQAYc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227</Words>
  <Characters>1295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Portland State University</Company>
  <LinksUpToDate>false</LinksUpToDate>
  <CharactersWithSpaces>1519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Todd Whitford</dc:creator>
  <cp:lastModifiedBy>Paddy Garcia</cp:lastModifiedBy>
  <cp:revision>2</cp:revision>
  <cp:lastPrinted>2011-08-18T04:29:00Z</cp:lastPrinted>
  <dcterms:created xsi:type="dcterms:W3CDTF">2011-08-18T04:31:00Z</dcterms:created>
  <dcterms:modified xsi:type="dcterms:W3CDTF">2011-08-18T04:31:00Z</dcterms:modified>
</cp:coreProperties>
</file>